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34F7" w:rsidRPr="002534F7" w:rsidRDefault="002534F7" w:rsidP="002534F7">
      <w:pPr>
        <w:spacing w:after="0" w:line="240" w:lineRule="auto"/>
        <w:jc w:val="center"/>
        <w:rPr>
          <w:rFonts w:ascii="Arial" w:eastAsia="Times New Roman" w:hAnsi="Arial" w:cs="Arial"/>
          <w:sz w:val="28"/>
          <w:szCs w:val="28"/>
          <w:lang w:val="es-ES" w:eastAsia="es-ES"/>
        </w:rPr>
      </w:pPr>
      <w:bookmarkStart w:id="0" w:name="_GoBack"/>
      <w:bookmarkEnd w:id="0"/>
      <w:r w:rsidRPr="002534F7">
        <w:rPr>
          <w:rFonts w:ascii="Arial" w:eastAsia="Times New Roman" w:hAnsi="Arial" w:cs="Arial"/>
          <w:sz w:val="28"/>
          <w:szCs w:val="28"/>
          <w:lang w:val="es-ES" w:eastAsia="es-ES"/>
        </w:rPr>
        <w:t>TRASLADO SECRETARIAL</w:t>
      </w:r>
    </w:p>
    <w:p w:rsidR="002534F7" w:rsidRPr="002534F7" w:rsidRDefault="002534F7" w:rsidP="002534F7">
      <w:pPr>
        <w:spacing w:after="0" w:line="240" w:lineRule="auto"/>
        <w:jc w:val="center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34F7" w:rsidRPr="002534F7" w:rsidRDefault="002534F7" w:rsidP="002534F7">
      <w:pPr>
        <w:spacing w:after="0" w:line="240" w:lineRule="auto"/>
        <w:jc w:val="center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34F7" w:rsidRPr="002534F7" w:rsidRDefault="002534F7" w:rsidP="002534F7">
      <w:pPr>
        <w:spacing w:after="0" w:line="240" w:lineRule="auto"/>
        <w:jc w:val="center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2534F7">
        <w:rPr>
          <w:rFonts w:ascii="Arial" w:eastAsia="Times New Roman" w:hAnsi="Arial" w:cs="Arial"/>
          <w:sz w:val="28"/>
          <w:szCs w:val="28"/>
          <w:lang w:val="es-ES" w:eastAsia="es-ES"/>
        </w:rPr>
        <w:t xml:space="preserve">RECURSO DE QUEJA </w:t>
      </w:r>
    </w:p>
    <w:p w:rsidR="002534F7" w:rsidRPr="002534F7" w:rsidRDefault="002534F7" w:rsidP="002534F7">
      <w:pPr>
        <w:spacing w:after="0" w:line="240" w:lineRule="auto"/>
        <w:jc w:val="center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34F7" w:rsidRPr="002534F7" w:rsidRDefault="002534F7" w:rsidP="002534F7">
      <w:pPr>
        <w:spacing w:after="0" w:line="240" w:lineRule="auto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34F7" w:rsidRPr="002534F7" w:rsidRDefault="002534F7" w:rsidP="002534F7">
      <w:pPr>
        <w:spacing w:after="0" w:line="240" w:lineRule="auto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34F7" w:rsidRPr="002534F7" w:rsidRDefault="002534F7" w:rsidP="002534F7">
      <w:pPr>
        <w:spacing w:after="0" w:line="240" w:lineRule="auto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2534F7">
        <w:rPr>
          <w:rFonts w:ascii="Arial" w:eastAsia="Times New Roman" w:hAnsi="Arial" w:cs="Arial"/>
          <w:sz w:val="28"/>
          <w:szCs w:val="28"/>
          <w:lang w:val="es-ES" w:eastAsia="es-ES"/>
        </w:rPr>
        <w:t xml:space="preserve">PROCESO:  </w:t>
      </w:r>
      <w:r w:rsidRPr="002534F7">
        <w:rPr>
          <w:rFonts w:ascii="Arial" w:eastAsia="Times New Roman" w:hAnsi="Arial" w:cs="Arial"/>
          <w:sz w:val="28"/>
          <w:szCs w:val="28"/>
          <w:lang w:val="es-ES" w:eastAsia="es-ES"/>
        </w:rPr>
        <w:tab/>
      </w:r>
      <w:r w:rsidRPr="002534F7">
        <w:rPr>
          <w:rFonts w:ascii="Arial" w:eastAsia="Times New Roman" w:hAnsi="Arial" w:cs="Arial"/>
          <w:sz w:val="28"/>
          <w:szCs w:val="28"/>
          <w:lang w:val="es-ES" w:eastAsia="es-ES"/>
        </w:rPr>
        <w:tab/>
      </w:r>
      <w:r>
        <w:rPr>
          <w:rFonts w:ascii="Arial" w:eastAsia="Times New Roman" w:hAnsi="Arial" w:cs="Arial"/>
          <w:sz w:val="28"/>
          <w:szCs w:val="28"/>
          <w:lang w:val="es-ES" w:eastAsia="es-ES"/>
        </w:rPr>
        <w:t xml:space="preserve">ORDINARIO </w:t>
      </w:r>
    </w:p>
    <w:p w:rsidR="002534F7" w:rsidRPr="002534F7" w:rsidRDefault="002534F7" w:rsidP="002534F7">
      <w:pPr>
        <w:spacing w:after="0" w:line="240" w:lineRule="auto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34F7" w:rsidRPr="002534F7" w:rsidRDefault="002534F7" w:rsidP="002534F7">
      <w:pPr>
        <w:spacing w:after="0" w:line="240" w:lineRule="auto"/>
        <w:rPr>
          <w:rFonts w:ascii="Arial" w:eastAsia="Times New Roman" w:hAnsi="Arial" w:cs="Arial"/>
          <w:sz w:val="28"/>
          <w:szCs w:val="28"/>
          <w:lang w:val="es-ES" w:eastAsia="es-ES"/>
        </w:rPr>
      </w:pPr>
      <w:r>
        <w:rPr>
          <w:rFonts w:ascii="Arial" w:eastAsia="Times New Roman" w:hAnsi="Arial" w:cs="Arial"/>
          <w:sz w:val="28"/>
          <w:szCs w:val="28"/>
          <w:lang w:val="es-ES" w:eastAsia="es-ES"/>
        </w:rPr>
        <w:t>DEMANDAN</w:t>
      </w:r>
      <w:r w:rsidRPr="002534F7">
        <w:rPr>
          <w:rFonts w:ascii="Arial" w:eastAsia="Times New Roman" w:hAnsi="Arial" w:cs="Arial"/>
          <w:sz w:val="28"/>
          <w:szCs w:val="28"/>
          <w:lang w:val="es-ES" w:eastAsia="es-ES"/>
        </w:rPr>
        <w:t>TE:</w:t>
      </w:r>
      <w:r w:rsidRPr="002534F7">
        <w:rPr>
          <w:rFonts w:ascii="Arial" w:eastAsia="Times New Roman" w:hAnsi="Arial" w:cs="Arial"/>
          <w:sz w:val="28"/>
          <w:szCs w:val="28"/>
          <w:lang w:val="es-ES" w:eastAsia="es-ES"/>
        </w:rPr>
        <w:tab/>
      </w:r>
      <w:r w:rsidRPr="002534F7">
        <w:rPr>
          <w:rFonts w:ascii="Arial" w:eastAsia="Times New Roman" w:hAnsi="Arial" w:cs="Arial"/>
          <w:sz w:val="28"/>
          <w:szCs w:val="28"/>
          <w:lang w:val="es-ES" w:eastAsia="es-ES"/>
        </w:rPr>
        <w:tab/>
        <w:t>SANDRA MILENA TABORDA PIEDRAHITA</w:t>
      </w:r>
    </w:p>
    <w:p w:rsidR="002534F7" w:rsidRDefault="002534F7" w:rsidP="002534F7">
      <w:pPr>
        <w:spacing w:after="0" w:line="240" w:lineRule="auto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34F7" w:rsidRDefault="002534F7" w:rsidP="002534F7">
      <w:pPr>
        <w:spacing w:after="0" w:line="240" w:lineRule="auto"/>
        <w:rPr>
          <w:rFonts w:ascii="Arial" w:eastAsia="Times New Roman" w:hAnsi="Arial" w:cs="Arial"/>
          <w:sz w:val="28"/>
          <w:szCs w:val="28"/>
          <w:lang w:val="es-ES" w:eastAsia="es-ES"/>
        </w:rPr>
      </w:pPr>
      <w:r>
        <w:rPr>
          <w:rFonts w:ascii="Arial" w:eastAsia="Times New Roman" w:hAnsi="Arial" w:cs="Arial"/>
          <w:sz w:val="28"/>
          <w:szCs w:val="28"/>
          <w:lang w:val="es-ES" w:eastAsia="es-ES"/>
        </w:rPr>
        <w:t>DEMANDA</w:t>
      </w:r>
      <w:r w:rsidRPr="002534F7">
        <w:rPr>
          <w:rFonts w:ascii="Arial" w:eastAsia="Times New Roman" w:hAnsi="Arial" w:cs="Arial"/>
          <w:sz w:val="28"/>
          <w:szCs w:val="28"/>
          <w:lang w:val="es-ES" w:eastAsia="es-ES"/>
        </w:rPr>
        <w:t>DO:</w:t>
      </w:r>
      <w:r w:rsidRPr="002534F7">
        <w:rPr>
          <w:rFonts w:ascii="Arial" w:eastAsia="Times New Roman" w:hAnsi="Arial" w:cs="Arial"/>
          <w:sz w:val="28"/>
          <w:szCs w:val="28"/>
          <w:lang w:val="es-ES" w:eastAsia="es-ES"/>
        </w:rPr>
        <w:tab/>
      </w:r>
      <w:r w:rsidRPr="002534F7">
        <w:rPr>
          <w:rFonts w:ascii="Arial" w:eastAsia="Times New Roman" w:hAnsi="Arial" w:cs="Arial"/>
          <w:sz w:val="28"/>
          <w:szCs w:val="28"/>
          <w:lang w:val="es-ES" w:eastAsia="es-ES"/>
        </w:rPr>
        <w:tab/>
      </w:r>
      <w:r>
        <w:rPr>
          <w:rFonts w:ascii="Arial" w:eastAsia="Times New Roman" w:hAnsi="Arial" w:cs="Arial"/>
          <w:sz w:val="28"/>
          <w:szCs w:val="28"/>
          <w:lang w:val="es-ES" w:eastAsia="es-ES"/>
        </w:rPr>
        <w:t xml:space="preserve">PROTECCION S.A. Y OTROS </w:t>
      </w:r>
    </w:p>
    <w:p w:rsidR="002534F7" w:rsidRPr="002534F7" w:rsidRDefault="002534F7" w:rsidP="002534F7">
      <w:pPr>
        <w:spacing w:after="0" w:line="240" w:lineRule="auto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34F7" w:rsidRPr="002534F7" w:rsidRDefault="002534F7" w:rsidP="002534F7">
      <w:pPr>
        <w:spacing w:after="0" w:line="240" w:lineRule="auto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2534F7">
        <w:rPr>
          <w:rFonts w:ascii="Arial" w:eastAsia="Times New Roman" w:hAnsi="Arial" w:cs="Arial"/>
          <w:sz w:val="28"/>
          <w:szCs w:val="28"/>
          <w:lang w:val="es-ES" w:eastAsia="es-ES"/>
        </w:rPr>
        <w:t>RADICADO:</w:t>
      </w:r>
      <w:r w:rsidRPr="002534F7">
        <w:rPr>
          <w:rFonts w:ascii="Arial" w:eastAsia="Times New Roman" w:hAnsi="Arial" w:cs="Arial"/>
          <w:sz w:val="28"/>
          <w:szCs w:val="28"/>
          <w:lang w:val="es-ES" w:eastAsia="es-ES"/>
        </w:rPr>
        <w:tab/>
      </w:r>
      <w:r w:rsidRPr="002534F7">
        <w:rPr>
          <w:rFonts w:ascii="Arial" w:eastAsia="Times New Roman" w:hAnsi="Arial" w:cs="Arial"/>
          <w:sz w:val="28"/>
          <w:szCs w:val="28"/>
          <w:lang w:val="es-ES" w:eastAsia="es-ES"/>
        </w:rPr>
        <w:tab/>
        <w:t xml:space="preserve">05001 31 05 007 </w:t>
      </w:r>
      <w:r>
        <w:rPr>
          <w:rFonts w:ascii="Arial" w:eastAsia="Times New Roman" w:hAnsi="Arial" w:cs="Arial"/>
          <w:sz w:val="28"/>
          <w:szCs w:val="28"/>
          <w:lang w:val="es-ES" w:eastAsia="es-ES"/>
        </w:rPr>
        <w:t>2019 00437</w:t>
      </w:r>
      <w:r w:rsidRPr="002534F7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01</w:t>
      </w:r>
    </w:p>
    <w:p w:rsidR="002534F7" w:rsidRPr="002534F7" w:rsidRDefault="002534F7" w:rsidP="002534F7">
      <w:pPr>
        <w:spacing w:after="0" w:line="240" w:lineRule="auto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34F7" w:rsidRPr="002534F7" w:rsidRDefault="002534F7" w:rsidP="002534F7">
      <w:pPr>
        <w:spacing w:after="0" w:line="240" w:lineRule="auto"/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:rsidR="002534F7" w:rsidRPr="002534F7" w:rsidRDefault="002534F7" w:rsidP="002534F7">
      <w:pPr>
        <w:spacing w:after="0" w:line="240" w:lineRule="auto"/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:rsidR="002534F7" w:rsidRPr="002534F7" w:rsidRDefault="002534F7" w:rsidP="002534F7">
      <w:pPr>
        <w:spacing w:after="0" w:line="480" w:lineRule="auto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  <w:r w:rsidRPr="002534F7">
        <w:rPr>
          <w:rFonts w:ascii="Arial" w:eastAsia="Times New Roman" w:hAnsi="Arial" w:cs="Arial"/>
          <w:sz w:val="24"/>
          <w:szCs w:val="24"/>
          <w:lang w:val="es-ES" w:eastAsia="es-ES"/>
        </w:rPr>
        <w:t xml:space="preserve">EN TRASLADO POR EL TERMINO DE TRES (3) DÍAS A LA PARTE CONTRARIA EL RECURSO DE QUEJA INTERPUESTO POR </w:t>
      </w:r>
      <w:r>
        <w:rPr>
          <w:rFonts w:ascii="Arial" w:eastAsia="Times New Roman" w:hAnsi="Arial" w:cs="Arial"/>
          <w:sz w:val="24"/>
          <w:szCs w:val="24"/>
          <w:lang w:val="es-ES" w:eastAsia="es-ES"/>
        </w:rPr>
        <w:t>EL APODERADO DE LA DEMANDANTE</w:t>
      </w:r>
      <w:r w:rsidRPr="002534F7">
        <w:rPr>
          <w:rFonts w:ascii="Arial" w:eastAsia="Times New Roman" w:hAnsi="Arial" w:cs="Arial"/>
          <w:sz w:val="24"/>
          <w:szCs w:val="24"/>
          <w:lang w:val="es-ES" w:eastAsia="es-ES"/>
        </w:rPr>
        <w:t xml:space="preserve">   ART. 353 Y 110 DEL CÓDIGO GENERAL DEL PROCESO. </w:t>
      </w:r>
    </w:p>
    <w:p w:rsidR="002534F7" w:rsidRPr="002534F7" w:rsidRDefault="002534F7" w:rsidP="002534F7">
      <w:pPr>
        <w:spacing w:after="0" w:line="480" w:lineRule="auto"/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:rsidR="002534F7" w:rsidRPr="002534F7" w:rsidRDefault="002534F7" w:rsidP="002534F7">
      <w:pPr>
        <w:spacing w:after="0" w:line="480" w:lineRule="auto"/>
        <w:rPr>
          <w:rFonts w:ascii="Arial" w:eastAsia="Times New Roman" w:hAnsi="Arial" w:cs="Arial"/>
          <w:sz w:val="24"/>
          <w:szCs w:val="24"/>
          <w:lang w:val="es-ES" w:eastAsia="es-ES"/>
        </w:rPr>
      </w:pPr>
      <w:r>
        <w:rPr>
          <w:rFonts w:ascii="Arial" w:eastAsia="Times New Roman" w:hAnsi="Arial" w:cs="Arial"/>
          <w:sz w:val="24"/>
          <w:szCs w:val="24"/>
          <w:lang w:val="es-ES" w:eastAsia="es-ES"/>
        </w:rPr>
        <w:t>FECHA DE FIJACIÓN:</w:t>
      </w:r>
      <w:r>
        <w:rPr>
          <w:rFonts w:ascii="Arial" w:eastAsia="Times New Roman" w:hAnsi="Arial" w:cs="Arial"/>
          <w:sz w:val="24"/>
          <w:szCs w:val="24"/>
          <w:lang w:val="es-ES" w:eastAsia="es-ES"/>
        </w:rPr>
        <w:tab/>
      </w:r>
      <w:r>
        <w:rPr>
          <w:rFonts w:ascii="Arial" w:eastAsia="Times New Roman" w:hAnsi="Arial" w:cs="Arial"/>
          <w:sz w:val="24"/>
          <w:szCs w:val="24"/>
          <w:lang w:val="es-ES" w:eastAsia="es-ES"/>
        </w:rPr>
        <w:tab/>
        <w:t>15</w:t>
      </w:r>
      <w:r w:rsidRPr="002534F7">
        <w:rPr>
          <w:rFonts w:ascii="Arial" w:eastAsia="Times New Roman" w:hAnsi="Arial" w:cs="Arial"/>
          <w:sz w:val="24"/>
          <w:szCs w:val="24"/>
          <w:lang w:val="es-ES" w:eastAsia="es-ES"/>
        </w:rPr>
        <w:t xml:space="preserve"> DE JULIO DE 2022 A LAS 8:00 A.M</w:t>
      </w:r>
    </w:p>
    <w:p w:rsidR="002534F7" w:rsidRPr="002534F7" w:rsidRDefault="002534F7" w:rsidP="002534F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:rsidR="002534F7" w:rsidRPr="002534F7" w:rsidRDefault="002534F7" w:rsidP="002534F7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2534F7">
        <w:rPr>
          <w:rFonts w:ascii="Arial" w:eastAsia="Times New Roman" w:hAnsi="Arial" w:cs="Arial"/>
          <w:sz w:val="24"/>
          <w:szCs w:val="24"/>
          <w:lang w:val="es-ES" w:eastAsia="es-ES"/>
        </w:rPr>
        <w:t>FECHA DE DESFIJACIÓN:</w:t>
      </w:r>
      <w:r w:rsidRPr="002534F7">
        <w:rPr>
          <w:rFonts w:ascii="Arial" w:eastAsia="Times New Roman" w:hAnsi="Arial" w:cs="Arial"/>
          <w:sz w:val="24"/>
          <w:szCs w:val="24"/>
          <w:lang w:val="es-ES" w:eastAsia="es-ES"/>
        </w:rPr>
        <w:tab/>
      </w:r>
      <w:r>
        <w:rPr>
          <w:rFonts w:ascii="Arial" w:eastAsia="Times New Roman" w:hAnsi="Arial" w:cs="Arial"/>
          <w:sz w:val="24"/>
          <w:szCs w:val="24"/>
          <w:lang w:val="es-ES" w:eastAsia="es-ES"/>
        </w:rPr>
        <w:t>15</w:t>
      </w:r>
      <w:r w:rsidRPr="002534F7">
        <w:rPr>
          <w:rFonts w:ascii="Arial" w:eastAsia="Times New Roman" w:hAnsi="Arial" w:cs="Arial"/>
          <w:sz w:val="24"/>
          <w:szCs w:val="24"/>
          <w:lang w:val="es-ES" w:eastAsia="es-ES"/>
        </w:rPr>
        <w:t xml:space="preserve"> DE JULIO DE 2022 A LAS 5:00 P-M.</w:t>
      </w:r>
      <w:r w:rsidRPr="002534F7">
        <w:rPr>
          <w:rFonts w:ascii="Arial" w:eastAsia="Times New Roman" w:hAnsi="Arial" w:cs="Arial"/>
          <w:sz w:val="20"/>
          <w:szCs w:val="20"/>
          <w:lang w:val="es-ES" w:eastAsia="es-ES"/>
        </w:rPr>
        <w:tab/>
      </w:r>
    </w:p>
    <w:p w:rsidR="002534F7" w:rsidRPr="002534F7" w:rsidRDefault="002534F7" w:rsidP="002534F7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:rsidR="002534F7" w:rsidRPr="002534F7" w:rsidRDefault="002534F7" w:rsidP="002534F7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:rsidR="002534F7" w:rsidRPr="002534F7" w:rsidRDefault="002534F7" w:rsidP="002534F7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:rsidR="002534F7" w:rsidRPr="002534F7" w:rsidRDefault="002534F7" w:rsidP="002534F7">
      <w:pPr>
        <w:spacing w:after="0" w:line="360" w:lineRule="auto"/>
        <w:jc w:val="both"/>
        <w:rPr>
          <w:ins w:id="1" w:author="Carlos Antonio Viana Patiño" w:date="2022-07-06T14:28:00Z"/>
          <w:rFonts w:ascii="Arial" w:eastAsia="Times New Roman" w:hAnsi="Arial" w:cs="Arial"/>
          <w:sz w:val="24"/>
          <w:szCs w:val="24"/>
          <w:lang w:val="es-ES" w:eastAsia="es-ES"/>
        </w:rPr>
      </w:pPr>
      <w:ins w:id="2" w:author="Carlos Antonio Viana Patiño" w:date="2022-07-06T14:28:00Z">
        <w:r w:rsidRPr="002534F7">
          <w:rPr>
            <w:rFonts w:ascii="Arial" w:eastAsia="Times New Roman" w:hAnsi="Arial" w:cs="Arial"/>
            <w:sz w:val="24"/>
            <w:szCs w:val="24"/>
            <w:lang w:val="es-ES" w:eastAsia="es-ES"/>
          </w:rPr>
          <w:t xml:space="preserve">El presente traslado se pública en la página web de la Rama Judicial https:/www.ramajudicial.gov.co/web/tribunal-superior-de-medellin-sala-laboral/130 </w:t>
        </w:r>
      </w:ins>
    </w:p>
    <w:p w:rsidR="002534F7" w:rsidRPr="002534F7" w:rsidRDefault="002534F7" w:rsidP="002534F7">
      <w:pPr>
        <w:spacing w:after="0" w:line="240" w:lineRule="auto"/>
        <w:jc w:val="both"/>
        <w:rPr>
          <w:ins w:id="3" w:author="Carlos Antonio Viana Patiño" w:date="2022-07-06T14:28:00Z"/>
          <w:rFonts w:ascii="Arial" w:eastAsia="Times New Roman" w:hAnsi="Arial" w:cs="Arial"/>
          <w:sz w:val="20"/>
          <w:szCs w:val="20"/>
          <w:lang w:val="es-ES" w:eastAsia="es-ES"/>
        </w:rPr>
      </w:pPr>
    </w:p>
    <w:p w:rsidR="002534F7" w:rsidRPr="002534F7" w:rsidRDefault="002534F7" w:rsidP="002534F7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:rsidR="002534F7" w:rsidRPr="002534F7" w:rsidRDefault="002534F7" w:rsidP="002534F7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:rsidR="002534F7" w:rsidRPr="002534F7" w:rsidRDefault="002534F7" w:rsidP="002534F7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:rsidR="002534F7" w:rsidRPr="002534F7" w:rsidRDefault="002534F7" w:rsidP="002534F7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val="es-ES" w:eastAsia="es-ES"/>
        </w:rPr>
      </w:pPr>
      <w:r w:rsidRPr="002534F7">
        <w:rPr>
          <w:rFonts w:ascii="Arial" w:eastAsia="Times New Roman" w:hAnsi="Arial" w:cs="Arial"/>
          <w:sz w:val="24"/>
          <w:szCs w:val="24"/>
          <w:lang w:val="es-ES" w:eastAsia="es-ES"/>
        </w:rPr>
        <w:t>RUBÉN DARÍO LÓPEZ BURGOS</w:t>
      </w:r>
    </w:p>
    <w:p w:rsidR="002534F7" w:rsidRPr="002534F7" w:rsidRDefault="002534F7" w:rsidP="002534F7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val="es-ES" w:eastAsia="es-ES"/>
        </w:rPr>
      </w:pPr>
      <w:r w:rsidRPr="002534F7">
        <w:rPr>
          <w:rFonts w:ascii="Arial" w:eastAsia="Times New Roman" w:hAnsi="Arial" w:cs="Arial"/>
          <w:sz w:val="24"/>
          <w:szCs w:val="24"/>
          <w:lang w:val="es-ES" w:eastAsia="es-ES"/>
        </w:rPr>
        <w:t>Secretario</w:t>
      </w:r>
    </w:p>
    <w:p w:rsidR="002534F7" w:rsidRPr="002534F7" w:rsidRDefault="002534F7" w:rsidP="002534F7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val="es-ES" w:eastAsia="es-ES"/>
        </w:rPr>
      </w:pPr>
      <w:r w:rsidRPr="002534F7">
        <w:rPr>
          <w:rFonts w:ascii="Arial" w:eastAsia="Times New Roman" w:hAnsi="Arial" w:cs="Arial"/>
          <w:sz w:val="24"/>
          <w:szCs w:val="24"/>
          <w:lang w:val="es-ES" w:eastAsia="es-ES"/>
        </w:rPr>
        <w:t xml:space="preserve"> Sala Laboral T. S. de M.</w:t>
      </w:r>
    </w:p>
    <w:p w:rsidR="002534F7" w:rsidRPr="002534F7" w:rsidRDefault="002534F7" w:rsidP="002534F7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:rsidR="002534F7" w:rsidRPr="002534F7" w:rsidRDefault="002534F7" w:rsidP="002534F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:rsidR="002534F7" w:rsidRPr="002534F7" w:rsidRDefault="002534F7" w:rsidP="002534F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:rsidR="002534F7" w:rsidRPr="002534F7" w:rsidRDefault="002534F7">
      <w:pPr>
        <w:spacing w:after="0" w:line="240" w:lineRule="auto"/>
        <w:rPr>
          <w:rFonts w:ascii="Arial" w:eastAsia="Times New Roman" w:hAnsi="Arial" w:cs="Arial"/>
          <w:sz w:val="24"/>
          <w:szCs w:val="24"/>
          <w:lang w:val="es-ES" w:eastAsia="es-ES"/>
        </w:rPr>
        <w:pPrChange w:id="4" w:author="Carlos Antonio Viana Patiño" w:date="2022-07-06T14:28:00Z">
          <w:pPr>
            <w:jc w:val="center"/>
          </w:pPr>
        </w:pPrChange>
      </w:pPr>
    </w:p>
    <w:p w:rsidR="002534F7" w:rsidRPr="002534F7" w:rsidRDefault="002534F7" w:rsidP="002534F7">
      <w:pPr>
        <w:spacing w:after="0" w:line="240" w:lineRule="auto"/>
        <w:rPr>
          <w:del w:id="5" w:author="Carlos Antonio Viana Patiño" w:date="2022-07-06T14:28:00Z"/>
          <w:rFonts w:ascii="Arial" w:eastAsia="Times New Roman" w:hAnsi="Arial" w:cs="Arial"/>
          <w:sz w:val="24"/>
          <w:szCs w:val="24"/>
          <w:lang w:val="es-ES" w:eastAsia="es-ES"/>
        </w:rPr>
      </w:pPr>
    </w:p>
    <w:p w:rsidR="002534F7" w:rsidRPr="002534F7" w:rsidRDefault="002534F7" w:rsidP="002534F7">
      <w:pPr>
        <w:spacing w:after="0" w:line="240" w:lineRule="auto"/>
        <w:rPr>
          <w:rFonts w:ascii="Arial" w:eastAsia="Times New Roman" w:hAnsi="Arial" w:cs="Arial"/>
          <w:sz w:val="16"/>
          <w:szCs w:val="16"/>
          <w:lang w:val="es-ES" w:eastAsia="es-ES"/>
        </w:rPr>
      </w:pPr>
      <w:r>
        <w:rPr>
          <w:rFonts w:ascii="Arial" w:eastAsia="Times New Roman" w:hAnsi="Arial" w:cs="Arial"/>
          <w:sz w:val="16"/>
          <w:szCs w:val="16"/>
          <w:lang w:val="es-ES" w:eastAsia="es-ES"/>
        </w:rPr>
        <w:t>RDLB/METR</w:t>
      </w:r>
    </w:p>
    <w:sectPr w:rsidR="002534F7" w:rsidRPr="002534F7" w:rsidSect="00821DEF">
      <w:headerReference w:type="default" r:id="rId6"/>
      <w:footerReference w:type="default" r:id="rId7"/>
      <w:pgSz w:w="12240" w:h="18720" w:code="14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072D" w:rsidRDefault="0032072D">
      <w:pPr>
        <w:spacing w:after="0" w:line="240" w:lineRule="auto"/>
      </w:pPr>
      <w:r>
        <w:separator/>
      </w:r>
    </w:p>
  </w:endnote>
  <w:endnote w:type="continuationSeparator" w:id="0">
    <w:p w:rsidR="0032072D" w:rsidRDefault="003207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2B44" w:rsidRPr="00877457" w:rsidRDefault="002534F7" w:rsidP="003A0F90">
    <w:pPr>
      <w:spacing w:line="252" w:lineRule="auto"/>
      <w:rPr>
        <w:sz w:val="16"/>
        <w:szCs w:val="16"/>
      </w:rPr>
    </w:pPr>
    <w:r w:rsidRPr="008F5BFC">
      <w:rPr>
        <w:sz w:val="16"/>
        <w:szCs w:val="16"/>
      </w:rPr>
      <w:t>Edificio</w:t>
    </w:r>
    <w:r>
      <w:rPr>
        <w:sz w:val="16"/>
        <w:szCs w:val="16"/>
      </w:rPr>
      <w:t xml:space="preserve"> </w:t>
    </w:r>
    <w:r w:rsidRPr="008F5BFC">
      <w:rPr>
        <w:sz w:val="16"/>
        <w:szCs w:val="16"/>
      </w:rPr>
      <w:t>Horacio</w:t>
    </w:r>
    <w:r>
      <w:rPr>
        <w:sz w:val="16"/>
        <w:szCs w:val="16"/>
      </w:rPr>
      <w:t xml:space="preserve">   Montoya Gil</w:t>
    </w:r>
    <w:r w:rsidRPr="008F5BFC">
      <w:rPr>
        <w:sz w:val="16"/>
        <w:szCs w:val="16"/>
      </w:rPr>
      <w:t>, Calle</w:t>
    </w:r>
    <w:r>
      <w:rPr>
        <w:sz w:val="16"/>
        <w:szCs w:val="16"/>
      </w:rPr>
      <w:t xml:space="preserve"> 14 No. 48 - </w:t>
    </w:r>
    <w:proofErr w:type="gramStart"/>
    <w:r>
      <w:rPr>
        <w:sz w:val="16"/>
        <w:szCs w:val="16"/>
      </w:rPr>
      <w:t>32,  Primer</w:t>
    </w:r>
    <w:proofErr w:type="gramEnd"/>
    <w:r>
      <w:rPr>
        <w:sz w:val="16"/>
        <w:szCs w:val="16"/>
      </w:rPr>
      <w:t xml:space="preserve"> Piso.  (Antigua Sede del I.S.S.), sector Monterrey, Medellín, T</w:t>
    </w:r>
    <w:r w:rsidRPr="008F5BFC">
      <w:rPr>
        <w:sz w:val="16"/>
        <w:szCs w:val="16"/>
      </w:rPr>
      <w:t>el</w:t>
    </w:r>
    <w:r>
      <w:rPr>
        <w:sz w:val="16"/>
        <w:szCs w:val="16"/>
      </w:rPr>
      <w:t xml:space="preserve">efax: 311 61 17 –  311 72 32  E-mail:  </w:t>
    </w:r>
    <w:hyperlink r:id="rId1" w:history="1">
      <w:r w:rsidRPr="00525D3B">
        <w:rPr>
          <w:rStyle w:val="Hipervnculo"/>
          <w:rFonts w:ascii="Book Antiqua" w:eastAsia="Calibri" w:hAnsi="Book Antiqua" w:cs="Calibri"/>
        </w:rPr>
        <w:t>des00sltsmed@cendoj.ramajudicial.gov.co</w:t>
      </w:r>
    </w:hyperlink>
    <w:r>
      <w:t xml:space="preserve"> </w:t>
    </w:r>
    <w:r>
      <w:rPr>
        <w:rStyle w:val="Hipervnculo"/>
        <w:sz w:val="16"/>
        <w:szCs w:val="16"/>
      </w:rPr>
      <w:t xml:space="preserve"> </w:t>
    </w:r>
  </w:p>
  <w:p w:rsidR="00E42B44" w:rsidRDefault="002534F7">
    <w:pPr>
      <w:pStyle w:val="Piedepgina"/>
      <w:pBdr>
        <w:top w:val="thinThickSmallGap" w:sz="24" w:space="1" w:color="823B0B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ptab w:relativeTo="margin" w:alignment="right" w:leader="none"/>
    </w:r>
  </w:p>
  <w:p w:rsidR="00E42B44" w:rsidRDefault="0032072D" w:rsidP="003C0F10">
    <w:pPr>
      <w:pStyle w:val="Piedepgin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072D" w:rsidRDefault="0032072D">
      <w:pPr>
        <w:spacing w:after="0" w:line="240" w:lineRule="auto"/>
      </w:pPr>
      <w:r>
        <w:separator/>
      </w:r>
    </w:p>
  </w:footnote>
  <w:footnote w:type="continuationSeparator" w:id="0">
    <w:p w:rsidR="0032072D" w:rsidRDefault="003207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2B44" w:rsidRPr="00467811" w:rsidRDefault="002534F7" w:rsidP="00467811">
    <w:pPr>
      <w:pStyle w:val="Encabezado"/>
    </w:pPr>
    <w:r>
      <w:rPr>
        <w:noProof/>
        <w:lang w:val="es-CO" w:eastAsia="es-CO"/>
      </w:rPr>
      <w:drawing>
        <wp:inline distT="0" distB="0" distL="0" distR="0" wp14:anchorId="7A8B2B57" wp14:editId="480A95ED">
          <wp:extent cx="5612130" cy="869315"/>
          <wp:effectExtent l="0" t="0" r="7620" b="6985"/>
          <wp:docPr id="1" name="3 Imagen" descr="Sala laboral.JP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ala laboral.JPG"/>
                  <pic:cNvPicPr/>
                </pic:nvPicPr>
                <pic:blipFill>
                  <a:blip r:embed="rId1"/>
                  <a:srcRect l="5436"/>
                  <a:stretch>
                    <a:fillRect/>
                  </a:stretch>
                </pic:blipFill>
                <pic:spPr>
                  <a:xfrm>
                    <a:off x="0" y="0"/>
                    <a:ext cx="5612130" cy="8693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34F7"/>
    <w:rsid w:val="000A479E"/>
    <w:rsid w:val="002534F7"/>
    <w:rsid w:val="0032072D"/>
    <w:rsid w:val="00A6616F"/>
    <w:rsid w:val="00FF0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EB40A6-BEFE-4B71-9C75-58A32A892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534F7"/>
    <w:pPr>
      <w:tabs>
        <w:tab w:val="center" w:pos="4419"/>
        <w:tab w:val="right" w:pos="88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EncabezadoCar">
    <w:name w:val="Encabezado Car"/>
    <w:basedOn w:val="Fuentedeprrafopredeter"/>
    <w:link w:val="Encabezado"/>
    <w:uiPriority w:val="99"/>
    <w:rsid w:val="002534F7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2534F7"/>
    <w:pPr>
      <w:tabs>
        <w:tab w:val="center" w:pos="4419"/>
        <w:tab w:val="right" w:pos="88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2534F7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Hipervnculo">
    <w:name w:val="Hyperlink"/>
    <w:basedOn w:val="Fuentedeprrafopredeter"/>
    <w:unhideWhenUsed/>
    <w:rsid w:val="002534F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des00sltsmed@cendoj.ramajudicial.gov.co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María Eugenia Torres Restrepo</dc:creator>
  <cp:keywords/>
  <dc:description/>
  <cp:lastModifiedBy>Sandra Milena Aguirre Restrepo</cp:lastModifiedBy>
  <cp:revision>2</cp:revision>
  <dcterms:created xsi:type="dcterms:W3CDTF">2022-07-14T22:15:00Z</dcterms:created>
  <dcterms:modified xsi:type="dcterms:W3CDTF">2022-07-14T22:15:00Z</dcterms:modified>
</cp:coreProperties>
</file>