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9F8" w:rsidRPr="00BD29F8" w:rsidRDefault="00BD29F8" w:rsidP="00BD29F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>TRASLADO SECRETARIAL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RECURSO DE QUEJA 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PROCESO:  </w:t>
      </w: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ab/>
        <w:t xml:space="preserve">EJECUTIVO CONEXO 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30729B">
      <w:pPr>
        <w:spacing w:after="0" w:line="240" w:lineRule="auto"/>
        <w:ind w:left="2832" w:hanging="2832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>EJECUTANTE:</w:t>
      </w: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HERNANDO TOBO SEPULVEDA</w:t>
      </w:r>
      <w:r w:rsidR="0030729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30729B" w:rsidRPr="003072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3072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LUIS FERNANDO RESTREPO MESA, LUIS ALFREDO QUINTERO GOMEZ, JUAN DIEGO OLAYA RAMIREZ 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ind w:left="2832" w:hanging="2832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>EJECUTADO:</w:t>
      </w: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GRAN COLOMBI</w:t>
      </w:r>
      <w:r w:rsidR="0030729B">
        <w:rPr>
          <w:rFonts w:ascii="Arial" w:eastAsia="Times New Roman" w:hAnsi="Arial" w:cs="Arial"/>
          <w:sz w:val="28"/>
          <w:szCs w:val="28"/>
          <w:lang w:val="es-ES" w:eastAsia="es-ES"/>
        </w:rPr>
        <w:t>AGOLD SEGOVIA SUCURSAL COLOMBIA antes ZANDOR CAPITAL S.A. COLOMBIA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RADICADO: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ab/>
        <w:t>05001 31 05 019 2021 00075 0</w:t>
      </w:r>
      <w:r w:rsidRPr="00BD29F8">
        <w:rPr>
          <w:rFonts w:ascii="Arial" w:eastAsia="Times New Roman" w:hAnsi="Arial" w:cs="Arial"/>
          <w:sz w:val="28"/>
          <w:szCs w:val="28"/>
          <w:lang w:val="es-ES" w:eastAsia="es-ES"/>
        </w:rPr>
        <w:t>1</w:t>
      </w: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D29F8" w:rsidRPr="00BD29F8" w:rsidRDefault="00BD29F8" w:rsidP="00BD29F8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TRASLADO POR EL TERMINO DE TRES (3) DÍAS A LA PARTE CONTRARIA EL RECURSO DE QUEJA INTERPUESTO POR LA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PARTE</w:t>
      </w:r>
      <w:r w:rsidR="0030729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EJECUTAD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GRAN COLOMBIA GOLD SEGOVIA SUCURSAL COLOMBIA</w:t>
      </w:r>
      <w:r w:rsidR="0030729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ANTES ZANDOR CAPITAL S.A. COLOMBIA </w:t>
      </w: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ART. 353 Y 110 DEL CÓDIGO GENERAL DEL PROCESO. </w:t>
      </w:r>
    </w:p>
    <w:p w:rsidR="00BD29F8" w:rsidRPr="00BD29F8" w:rsidRDefault="00BD29F8" w:rsidP="00BD29F8">
      <w:pPr>
        <w:spacing w:after="0" w:line="48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D29F8" w:rsidRPr="00BD29F8" w:rsidRDefault="00BD29F8" w:rsidP="00BD29F8">
      <w:pPr>
        <w:spacing w:after="0" w:line="48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FECHA DE FIJACIÓN: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  <w:t>25</w:t>
      </w: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JULIO DE 2022 A LAS 8:00 A.M</w:t>
      </w: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>FECHA DE DESFIJACIÓN:</w:t>
      </w: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25</w:t>
      </w: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JULIO DE 2022 A LAS 5:00 P-M.</w:t>
      </w:r>
      <w:r w:rsidRPr="00BD29F8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360" w:lineRule="auto"/>
        <w:jc w:val="both"/>
        <w:rPr>
          <w:ins w:id="1" w:author="Carlos Antonio Viana Patiño" w:date="2022-07-06T14:28:00Z"/>
          <w:rFonts w:ascii="Arial" w:eastAsia="Times New Roman" w:hAnsi="Arial" w:cs="Arial"/>
          <w:sz w:val="24"/>
          <w:szCs w:val="24"/>
          <w:lang w:val="es-ES" w:eastAsia="es-ES"/>
        </w:rPr>
      </w:pPr>
      <w:ins w:id="2" w:author="Carlos Antonio Viana Patiño" w:date="2022-07-06T14:28:00Z">
        <w:r w:rsidRPr="00BD29F8">
          <w:rPr>
            <w:rFonts w:ascii="Arial" w:eastAsia="Times New Roman" w:hAnsi="Arial" w:cs="Arial"/>
            <w:sz w:val="24"/>
            <w:szCs w:val="24"/>
            <w:lang w:val="es-ES" w:eastAsia="es-ES"/>
          </w:rPr>
          <w:t xml:space="preserve">El presente traslado se pública en la página web de la Rama Judicial https:/www.ramajudicial.gov.co/web/tribunal-superior-de-medellin-sala-laboral/130 </w:t>
        </w:r>
      </w:ins>
    </w:p>
    <w:p w:rsidR="00BD29F8" w:rsidRPr="00BD29F8" w:rsidRDefault="00BD29F8" w:rsidP="00BD29F8">
      <w:pPr>
        <w:spacing w:after="0" w:line="240" w:lineRule="auto"/>
        <w:jc w:val="both"/>
        <w:rPr>
          <w:ins w:id="3" w:author="Carlos Antonio Viana Patiño" w:date="2022-07-06T14:28:00Z"/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BD29F8" w:rsidRPr="00BD29F8" w:rsidRDefault="00BD29F8" w:rsidP="00BD29F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>RUBÉN DARÍO LÓPEZ BURGOS</w:t>
      </w:r>
    </w:p>
    <w:p w:rsidR="00BD29F8" w:rsidRPr="00BD29F8" w:rsidRDefault="00BD29F8" w:rsidP="00BD29F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>Secretario</w:t>
      </w:r>
    </w:p>
    <w:p w:rsidR="00BD29F8" w:rsidRPr="00BD29F8" w:rsidRDefault="00BD29F8" w:rsidP="00BD29F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D29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Sala Laboral T. S. de M.</w:t>
      </w:r>
    </w:p>
    <w:p w:rsidR="00BD29F8" w:rsidRPr="00BD29F8" w:rsidRDefault="00BD29F8" w:rsidP="00BD29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D29F8" w:rsidRPr="00BD29F8" w:rsidRDefault="00BD29F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  <w:pPrChange w:id="4" w:author="Carlos Antonio Viana Patiño" w:date="2022-07-06T14:28:00Z">
          <w:pPr>
            <w:jc w:val="center"/>
          </w:pPr>
        </w:pPrChange>
      </w:pPr>
    </w:p>
    <w:p w:rsidR="00BD29F8" w:rsidRPr="00BD29F8" w:rsidRDefault="00BD29F8" w:rsidP="00BD29F8">
      <w:pPr>
        <w:spacing w:after="0" w:line="240" w:lineRule="auto"/>
        <w:rPr>
          <w:del w:id="5" w:author="Carlos Antonio Viana Patiño" w:date="2022-07-06T14:28:00Z"/>
          <w:rFonts w:ascii="Arial" w:eastAsia="Times New Roman" w:hAnsi="Arial" w:cs="Arial"/>
          <w:sz w:val="24"/>
          <w:szCs w:val="24"/>
          <w:lang w:val="es-ES" w:eastAsia="es-ES"/>
        </w:rPr>
      </w:pPr>
    </w:p>
    <w:p w:rsidR="008322AD" w:rsidRPr="0030729B" w:rsidRDefault="00BD29F8" w:rsidP="0030729B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BD29F8">
        <w:rPr>
          <w:rFonts w:ascii="Arial" w:eastAsia="Times New Roman" w:hAnsi="Arial" w:cs="Arial"/>
          <w:sz w:val="16"/>
          <w:szCs w:val="16"/>
          <w:lang w:val="es-ES" w:eastAsia="es-ES"/>
        </w:rPr>
        <w:t>RDLB/</w:t>
      </w:r>
      <w:proofErr w:type="spellStart"/>
      <w:r w:rsidRPr="00BD29F8">
        <w:rPr>
          <w:rFonts w:ascii="Arial" w:eastAsia="Times New Roman" w:hAnsi="Arial" w:cs="Arial"/>
          <w:sz w:val="16"/>
          <w:szCs w:val="16"/>
          <w:lang w:val="es-ES" w:eastAsia="es-ES"/>
        </w:rPr>
        <w:t>cavp</w:t>
      </w:r>
      <w:proofErr w:type="spellEnd"/>
    </w:p>
    <w:sectPr w:rsidR="008322AD" w:rsidRPr="0030729B" w:rsidSect="00821DEF">
      <w:headerReference w:type="default" r:id="rId6"/>
      <w:footerReference w:type="default" r:id="rId7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910" w:rsidRDefault="00EF5910">
      <w:pPr>
        <w:spacing w:after="0" w:line="240" w:lineRule="auto"/>
      </w:pPr>
      <w:r>
        <w:separator/>
      </w:r>
    </w:p>
  </w:endnote>
  <w:endnote w:type="continuationSeparator" w:id="0">
    <w:p w:rsidR="00EF5910" w:rsidRDefault="00EF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877457" w:rsidRDefault="00BD29F8" w:rsidP="003A0F90">
    <w:pPr>
      <w:spacing w:line="252" w:lineRule="auto"/>
      <w:rPr>
        <w:sz w:val="16"/>
        <w:szCs w:val="16"/>
      </w:rPr>
    </w:pPr>
    <w:r w:rsidRPr="008F5BFC">
      <w:rPr>
        <w:sz w:val="16"/>
        <w:szCs w:val="16"/>
      </w:rPr>
      <w:t>Edificio</w:t>
    </w:r>
    <w:r>
      <w:rPr>
        <w:sz w:val="16"/>
        <w:szCs w:val="16"/>
      </w:rPr>
      <w:t xml:space="preserve"> </w:t>
    </w:r>
    <w:r w:rsidRPr="008F5BFC">
      <w:rPr>
        <w:sz w:val="16"/>
        <w:szCs w:val="16"/>
      </w:rPr>
      <w:t>Horacio</w:t>
    </w:r>
    <w:r>
      <w:rPr>
        <w:sz w:val="16"/>
        <w:szCs w:val="16"/>
      </w:rPr>
      <w:t xml:space="preserve">   Montoya Gil</w:t>
    </w:r>
    <w:r w:rsidRPr="008F5BFC">
      <w:rPr>
        <w:sz w:val="16"/>
        <w:szCs w:val="16"/>
      </w:rPr>
      <w:t>, Calle</w:t>
    </w:r>
    <w:r>
      <w:rPr>
        <w:sz w:val="16"/>
        <w:szCs w:val="16"/>
      </w:rPr>
      <w:t xml:space="preserve"> 14 No. 48 - </w:t>
    </w:r>
    <w:proofErr w:type="gramStart"/>
    <w:r>
      <w:rPr>
        <w:sz w:val="16"/>
        <w:szCs w:val="16"/>
      </w:rPr>
      <w:t>32,  Primer</w:t>
    </w:r>
    <w:proofErr w:type="gramEnd"/>
    <w:r>
      <w:rPr>
        <w:sz w:val="16"/>
        <w:szCs w:val="16"/>
      </w:rPr>
      <w:t xml:space="preserve"> Piso.  (Antigua Sede del I.S.S.), sector Monterrey, Medellín, T</w:t>
    </w:r>
    <w:r w:rsidRPr="008F5BFC">
      <w:rPr>
        <w:sz w:val="16"/>
        <w:szCs w:val="16"/>
      </w:rPr>
      <w:t>el</w:t>
    </w:r>
    <w:r>
      <w:rPr>
        <w:sz w:val="16"/>
        <w:szCs w:val="16"/>
      </w:rPr>
      <w:t xml:space="preserve">efax: 311 61 17 –  311 72 32  E-mail:  </w:t>
    </w:r>
    <w:hyperlink r:id="rId1" w:history="1">
      <w:r w:rsidRPr="00525D3B">
        <w:rPr>
          <w:rStyle w:val="Hipervnculo"/>
          <w:rFonts w:ascii="Book Antiqua" w:eastAsia="Calibri" w:hAnsi="Book Antiqua" w:cs="Calibri"/>
        </w:rPr>
        <w:t>des00sltsmed@cendoj.ramajudicial.gov.co</w:t>
      </w:r>
    </w:hyperlink>
    <w:r>
      <w:t xml:space="preserve"> </w:t>
    </w:r>
    <w:r>
      <w:rPr>
        <w:rStyle w:val="Hipervnculo"/>
        <w:sz w:val="16"/>
        <w:szCs w:val="16"/>
      </w:rPr>
      <w:t xml:space="preserve"> </w:t>
    </w:r>
  </w:p>
  <w:p w:rsidR="00E42B44" w:rsidRDefault="00BD29F8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E42B44" w:rsidRDefault="00EF5910" w:rsidP="003C0F1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910" w:rsidRDefault="00EF5910">
      <w:pPr>
        <w:spacing w:after="0" w:line="240" w:lineRule="auto"/>
      </w:pPr>
      <w:r>
        <w:separator/>
      </w:r>
    </w:p>
  </w:footnote>
  <w:footnote w:type="continuationSeparator" w:id="0">
    <w:p w:rsidR="00EF5910" w:rsidRDefault="00EF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467811" w:rsidRDefault="00BD29F8" w:rsidP="00467811">
    <w:pPr>
      <w:pStyle w:val="Encabezado"/>
    </w:pPr>
    <w:r>
      <w:rPr>
        <w:noProof/>
        <w:lang w:val="es-CO" w:eastAsia="es-CO"/>
      </w:rPr>
      <w:drawing>
        <wp:inline distT="0" distB="0" distL="0" distR="0" wp14:anchorId="7BA33A9B" wp14:editId="400C379B">
          <wp:extent cx="5612130" cy="869315"/>
          <wp:effectExtent l="0" t="0" r="7620" b="6985"/>
          <wp:docPr id="1" name="3 Imagen" descr="Sala laboral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 laboral.JPG"/>
                  <pic:cNvPicPr/>
                </pic:nvPicPr>
                <pic:blipFill>
                  <a:blip r:embed="rId1"/>
                  <a:srcRect l="5436"/>
                  <a:stretch>
                    <a:fillRect/>
                  </a:stretch>
                </pic:blipFill>
                <pic:spPr>
                  <a:xfrm>
                    <a:off x="0" y="0"/>
                    <a:ext cx="5612130" cy="869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9F8"/>
    <w:rsid w:val="001C2CB0"/>
    <w:rsid w:val="001D77C5"/>
    <w:rsid w:val="002E34C4"/>
    <w:rsid w:val="0030729B"/>
    <w:rsid w:val="006B7E21"/>
    <w:rsid w:val="00A442A9"/>
    <w:rsid w:val="00A53B92"/>
    <w:rsid w:val="00BD29F8"/>
    <w:rsid w:val="00E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5449E-75C5-43C7-A28E-8275C6E5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29F8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BD29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D29F8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D29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nhideWhenUsed/>
    <w:rsid w:val="00BD29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s00sltsmed@cendoj.ramajudicial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Viana Patiño</dc:creator>
  <cp:keywords/>
  <dc:description/>
  <cp:lastModifiedBy>Sandra Milena Aguirre Restrepo</cp:lastModifiedBy>
  <cp:revision>2</cp:revision>
  <dcterms:created xsi:type="dcterms:W3CDTF">2022-07-22T21:53:00Z</dcterms:created>
  <dcterms:modified xsi:type="dcterms:W3CDTF">2022-07-22T21:53:00Z</dcterms:modified>
</cp:coreProperties>
</file>